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A4" w:rsidRDefault="009F2FA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Summative Authentic Assessment:  </w:t>
      </w:r>
    </w:p>
    <w:p w:rsidR="009F2FA4" w:rsidRDefault="009F2FA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“The Swan”</w:t>
      </w:r>
    </w:p>
    <w:p w:rsidR="003925A1" w:rsidRPr="003925A1" w:rsidRDefault="003925A1" w:rsidP="003925A1">
      <w:pPr>
        <w:jc w:val="center"/>
        <w:rPr>
          <w:b/>
          <w:bCs/>
          <w:sz w:val="24"/>
          <w:szCs w:val="24"/>
        </w:rPr>
      </w:pPr>
      <w:r w:rsidRPr="003925A1">
        <w:rPr>
          <w:b/>
          <w:bCs/>
          <w:sz w:val="24"/>
          <w:szCs w:val="24"/>
        </w:rPr>
        <w:t>By Jim Gent and Rachelle Burgess!!</w:t>
      </w: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Project Description: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Students will be assessed on their ability to perform 2 or 3 part harmony(their choice), in their performance of “The Swan”  in small groups of 6-7 students on the instrument of their choice (either voi</w:t>
      </w:r>
      <w:bookmarkStart w:id="0" w:name="_GoBack"/>
      <w:bookmarkEnd w:id="0"/>
      <w:r>
        <w:rPr>
          <w:sz w:val="24"/>
          <w:szCs w:val="24"/>
        </w:rPr>
        <w:t xml:space="preserve">ce, using words or </w:t>
      </w:r>
      <w:proofErr w:type="spellStart"/>
      <w:r>
        <w:rPr>
          <w:sz w:val="24"/>
          <w:szCs w:val="24"/>
        </w:rPr>
        <w:t>solfege</w:t>
      </w:r>
      <w:proofErr w:type="spellEnd"/>
      <w:r>
        <w:rPr>
          <w:sz w:val="24"/>
          <w:szCs w:val="24"/>
        </w:rPr>
        <w:t xml:space="preserve">, or any barred percussion instrument in the room).   </w:t>
      </w: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Procedures</w:t>
      </w:r>
      <w:proofErr w:type="gramStart"/>
      <w:r>
        <w:rPr>
          <w:b/>
          <w:bCs/>
          <w:sz w:val="32"/>
          <w:szCs w:val="32"/>
          <w:u w:val="single"/>
        </w:rPr>
        <w:t>::</w:t>
      </w:r>
      <w:proofErr w:type="gramEnd"/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1) Teacher leads students in singing “The Swan” as a large group (known song).  The teacher will record this performance.  </w:t>
      </w:r>
    </w:p>
    <w:p w:rsidR="009F2FA4" w:rsidRDefault="009F2FA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2)Teacher</w:t>
      </w:r>
      <w:proofErr w:type="gramEnd"/>
      <w:r>
        <w:rPr>
          <w:sz w:val="24"/>
          <w:szCs w:val="24"/>
        </w:rPr>
        <w:t xml:space="preserve"> plays back what the students sang, and then plays a stylized recording of “The Swan” for comparison.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>3) Teacher calls on students, and asks: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“What do you hear?”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>“What makes this performance sound different from your performance?”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“What do you like about this performance, and what do you like about your </w:t>
      </w:r>
      <w:r>
        <w:rPr>
          <w:sz w:val="24"/>
          <w:szCs w:val="24"/>
        </w:rPr>
        <w:tab/>
        <w:t>performance?”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“What would you like to change in your next performance of ‘The Swan‘?”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4) Teacher instructs students to break into 4 groups of 6-7 students.  2 groups are on one side of the room, and 2 on the other.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Each student decides whether they would like to sing or play in their group.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Teacher instructs: “Groups can be all players, all singers, or a combination of the two.”  </w:t>
      </w:r>
    </w:p>
    <w:p w:rsidR="009F2FA4" w:rsidRDefault="009F2FA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5)Rehearse</w:t>
      </w:r>
      <w:proofErr w:type="gramEnd"/>
      <w:r>
        <w:rPr>
          <w:sz w:val="24"/>
          <w:szCs w:val="24"/>
        </w:rPr>
        <w:t xml:space="preserve"> the whole class again.  Instruct them to sing the song through 2 times.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(Groups 1 &amp; 2 come in first at the first entrance)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(Groups 3 &amp;4 come in at second entrance)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Everyone plays “The Swan” twice.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6) Let groups work independently, and practice at a piano level, not a forte level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  (</w:t>
      </w:r>
      <w:proofErr w:type="gramStart"/>
      <w:r>
        <w:rPr>
          <w:sz w:val="24"/>
          <w:szCs w:val="24"/>
        </w:rPr>
        <w:t>about</w:t>
      </w:r>
      <w:proofErr w:type="gramEnd"/>
      <w:r>
        <w:rPr>
          <w:sz w:val="24"/>
          <w:szCs w:val="24"/>
        </w:rPr>
        <w:t xml:space="preserve"> 10 minutes) </w:t>
      </w:r>
    </w:p>
    <w:p w:rsidR="009F2FA4" w:rsidDel="00BD3113" w:rsidRDefault="009F2FA4">
      <w:pPr>
        <w:rPr>
          <w:del w:id="1" w:author="Gayle Thieman" w:date="2011-08-09T21:43:00Z"/>
          <w:sz w:val="24"/>
          <w:szCs w:val="24"/>
        </w:rPr>
      </w:pPr>
      <w:r>
        <w:rPr>
          <w:sz w:val="24"/>
          <w:szCs w:val="24"/>
        </w:rPr>
        <w:t xml:space="preserve">7) Performance time: Groups can volunteer to go first, or you can choose who goes first if they are reluctant.  Cue them </w:t>
      </w:r>
      <w:proofErr w:type="gramStart"/>
      <w:r>
        <w:rPr>
          <w:sz w:val="24"/>
          <w:szCs w:val="24"/>
        </w:rPr>
        <w:t>I and conduct</w:t>
      </w:r>
      <w:proofErr w:type="gramEnd"/>
      <w:r>
        <w:rPr>
          <w:sz w:val="24"/>
          <w:szCs w:val="24"/>
        </w:rPr>
        <w:t xml:space="preserve"> them.  </w:t>
      </w:r>
      <w:r w:rsidR="00BD3113">
        <w:rPr>
          <w:sz w:val="24"/>
          <w:szCs w:val="24"/>
        </w:rPr>
        <w:t xml:space="preserve">  </w:t>
      </w:r>
      <w:ins w:id="2" w:author="Gayle Thieman" w:date="2011-08-09T21:42:00Z">
        <w:r w:rsidR="00BD3113">
          <w:rPr>
            <w:sz w:val="24"/>
            <w:szCs w:val="24"/>
          </w:rPr>
          <w:t xml:space="preserve">  You will need to record the performance so you can listen to the groups if needed for the final evaluation.  It </w:t>
        </w:r>
        <w:proofErr w:type="spellStart"/>
        <w:r w:rsidR="00BD3113">
          <w:rPr>
            <w:sz w:val="24"/>
            <w:szCs w:val="24"/>
          </w:rPr>
          <w:t>ican</w:t>
        </w:r>
        <w:proofErr w:type="spellEnd"/>
        <w:r w:rsidR="00BD3113">
          <w:rPr>
            <w:sz w:val="24"/>
            <w:szCs w:val="24"/>
          </w:rPr>
          <w:t xml:space="preserve"> be difficult to do assessment as they </w:t>
        </w:r>
        <w:proofErr w:type="gramStart"/>
        <w:r w:rsidR="00BD3113">
          <w:rPr>
            <w:sz w:val="24"/>
            <w:szCs w:val="24"/>
          </w:rPr>
          <w:t>perform</w:t>
        </w:r>
      </w:ins>
      <w:ins w:id="3" w:author="Gayle Thieman" w:date="2011-08-09T21:43:00Z">
        <w:r w:rsidR="00BD3113">
          <w:rPr>
            <w:sz w:val="24"/>
            <w:szCs w:val="24"/>
          </w:rPr>
          <w:t xml:space="preserve">  so</w:t>
        </w:r>
        <w:proofErr w:type="gramEnd"/>
        <w:r w:rsidR="00BD3113">
          <w:rPr>
            <w:sz w:val="24"/>
            <w:szCs w:val="24"/>
          </w:rPr>
          <w:t xml:space="preserve"> the recording is a useful backup. </w:t>
        </w:r>
      </w:ins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Evaluation Criteria: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- Can the student sing /play in tune?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-  Can the student sing/play in time?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- Can the student perform with dynamic sensitivity to the rest of the </w:t>
      </w:r>
      <w:proofErr w:type="gramStart"/>
      <w:r>
        <w:rPr>
          <w:sz w:val="24"/>
          <w:szCs w:val="24"/>
        </w:rPr>
        <w:t>ensemble</w:t>
      </w:r>
      <w:proofErr w:type="gramEnd"/>
      <w:r>
        <w:rPr>
          <w:sz w:val="24"/>
          <w:szCs w:val="24"/>
        </w:rPr>
        <w:t xml:space="preserve">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(</w:t>
      </w:r>
      <w:proofErr w:type="gramStart"/>
      <w:r>
        <w:rPr>
          <w:sz w:val="24"/>
          <w:szCs w:val="24"/>
        </w:rPr>
        <w:t>can</w:t>
      </w:r>
      <w:proofErr w:type="gramEnd"/>
      <w:r>
        <w:rPr>
          <w:sz w:val="24"/>
          <w:szCs w:val="24"/>
        </w:rPr>
        <w:t xml:space="preserve"> they blend)?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>- Does the student enter the music at the appropriate moment?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>- Does the student stop playing/singing at the appropriate moment?</w:t>
      </w: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Resources:</w:t>
      </w:r>
    </w:p>
    <w:p w:rsidR="009F2FA4" w:rsidRDefault="009F2FA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S’s will have access to: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-Limited teacher guidance in their small groups.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</w:t>
      </w:r>
      <w:proofErr w:type="spellStart"/>
      <w:r>
        <w:rPr>
          <w:sz w:val="24"/>
          <w:szCs w:val="24"/>
        </w:rPr>
        <w:t>Mastercopy</w:t>
      </w:r>
      <w:proofErr w:type="spell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solfeg</w:t>
      </w:r>
      <w:proofErr w:type="spellEnd"/>
      <w:r>
        <w:rPr>
          <w:sz w:val="24"/>
          <w:szCs w:val="24"/>
        </w:rPr>
        <w:t>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-All barred percussion instruments in the room.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-Their voices!</w:t>
      </w:r>
    </w:p>
    <w:sectPr w:rsidR="009F2FA4" w:rsidSect="009F2FA4">
      <w:headerReference w:type="default" r:id="rId6"/>
      <w:footerReference w:type="default" r:id="rId7"/>
      <w:pgSz w:w="12240" w:h="15840"/>
      <w:pgMar w:top="1440" w:right="1800" w:bottom="1440" w:left="1800" w:footer="864" w:gutter="0"/>
      <w:pgNumType w:start="1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B9A" w:rsidRDefault="00E13B9A" w:rsidP="009F2FA4">
      <w:r>
        <w:separator/>
      </w:r>
    </w:p>
  </w:endnote>
  <w:endnote w:type="continuationSeparator" w:id="0">
    <w:p w:rsidR="00E13B9A" w:rsidRDefault="00E13B9A" w:rsidP="009F2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A4" w:rsidRPr="00E13B9A" w:rsidRDefault="009F2FA4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B9A" w:rsidRDefault="00E13B9A" w:rsidP="009F2FA4">
      <w:r>
        <w:separator/>
      </w:r>
    </w:p>
  </w:footnote>
  <w:footnote w:type="continuationSeparator" w:id="0">
    <w:p w:rsidR="00E13B9A" w:rsidRDefault="00E13B9A" w:rsidP="009F2FA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A4" w:rsidRPr="00E13B9A" w:rsidRDefault="009F2FA4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9F2FA4"/>
    <w:rsid w:val="003925A1"/>
    <w:rsid w:val="009F2FA4"/>
    <w:rsid w:val="00A55EB3"/>
    <w:rsid w:val="00BD3113"/>
    <w:rsid w:val="00E13B9A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EB3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1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113"/>
    <w:rPr>
      <w:rFonts w:ascii="Lucida Grande" w:hAnsi="Lucida Grande"/>
      <w:kern w:val="28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microsoft.com/office/2007/relationships/stylesWithEffects" Target="stylesWithEffects.xml"/><Relationship Id="rId5" Type="http://schemas.openxmlformats.org/officeDocument/2006/relationships/endnotes" Target="endnotes.xml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2011-08-10T04:43:00Z</dcterms:created>
  <dcterms:modified xsi:type="dcterms:W3CDTF">2011-08-10T04:43:00Z</dcterms:modified>
</cp:coreProperties>
</file>